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2"/>
        <w:gridCol w:w="5758"/>
      </w:tblGrid>
      <w:tr w:rsidR="00A85B24" w:rsidRPr="00D90651" w:rsidTr="00680B92">
        <w:trPr>
          <w:jc w:val="center"/>
        </w:trPr>
        <w:tc>
          <w:tcPr>
            <w:tcW w:w="9210" w:type="dxa"/>
            <w:gridSpan w:val="2"/>
          </w:tcPr>
          <w:p w:rsidR="00A85B24" w:rsidRPr="00D90651" w:rsidRDefault="00A85B24" w:rsidP="00270465">
            <w:pPr>
              <w:jc w:val="center"/>
              <w:rPr>
                <w:szCs w:val="22"/>
              </w:rPr>
            </w:pPr>
            <w:r w:rsidRPr="00D90651">
              <w:rPr>
                <w:i/>
                <w:sz w:val="22"/>
                <w:szCs w:val="22"/>
              </w:rPr>
              <w:t>[idarenin a</w:t>
            </w:r>
            <w:r w:rsidR="00270465">
              <w:rPr>
                <w:i/>
                <w:sz w:val="22"/>
                <w:szCs w:val="22"/>
              </w:rPr>
              <w:t>dı</w:t>
            </w:r>
            <w:r w:rsidRPr="00D90651">
              <w:rPr>
                <w:i/>
                <w:sz w:val="22"/>
                <w:szCs w:val="22"/>
              </w:rPr>
              <w:t>]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pStyle w:val="stbilgi"/>
              <w:tabs>
                <w:tab w:val="clear" w:pos="4536"/>
                <w:tab w:val="clear" w:pos="9072"/>
              </w:tabs>
              <w:rPr>
                <w:spacing w:val="-10"/>
                <w:szCs w:val="22"/>
              </w:rPr>
            </w:pPr>
            <w:r w:rsidRPr="00D90651">
              <w:rPr>
                <w:spacing w:val="-10"/>
                <w:sz w:val="22"/>
                <w:szCs w:val="22"/>
              </w:rPr>
              <w:t>İKN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: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90651">
              <w:rPr>
                <w:spacing w:val="-10"/>
                <w:sz w:val="22"/>
                <w:szCs w:val="22"/>
              </w:rPr>
              <w:t>Sayı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 xml:space="preserve">: 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Konu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 xml:space="preserve">: </w:t>
            </w:r>
            <w:r w:rsidR="00A555FA" w:rsidRPr="00D90651">
              <w:rPr>
                <w:sz w:val="22"/>
                <w:szCs w:val="22"/>
              </w:rPr>
              <w:t>Sözleşmeye davet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İhale karar tarihi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: _ _/_ _/_ _ _ _</w:t>
            </w:r>
          </w:p>
        </w:tc>
      </w:tr>
      <w:tr w:rsidR="00A85B24" w:rsidRPr="00D90651" w:rsidTr="00A85B24">
        <w:trPr>
          <w:jc w:val="center"/>
        </w:trPr>
        <w:tc>
          <w:tcPr>
            <w:tcW w:w="3452" w:type="dxa"/>
          </w:tcPr>
          <w:p w:rsidR="00A85B24" w:rsidRPr="00D90651" w:rsidRDefault="00A555FA" w:rsidP="00A555FA">
            <w:pPr>
              <w:rPr>
                <w:spacing w:val="-14"/>
                <w:szCs w:val="22"/>
              </w:rPr>
            </w:pPr>
            <w:r w:rsidRPr="00D90651">
              <w:rPr>
                <w:sz w:val="22"/>
                <w:szCs w:val="22"/>
              </w:rPr>
              <w:t>İhale kararının onaylandığı tarih</w:t>
            </w:r>
          </w:p>
        </w:tc>
        <w:tc>
          <w:tcPr>
            <w:tcW w:w="5758" w:type="dxa"/>
          </w:tcPr>
          <w:p w:rsidR="00A85B24" w:rsidRPr="00D90651" w:rsidRDefault="00A85B24" w:rsidP="00015CCE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90651">
              <w:rPr>
                <w:sz w:val="22"/>
                <w:szCs w:val="22"/>
              </w:rPr>
              <w:t>: _ _/_ _/_ _ _ _</w:t>
            </w:r>
          </w:p>
        </w:tc>
      </w:tr>
    </w:tbl>
    <w:p w:rsidR="00D03950" w:rsidRPr="00D90651" w:rsidRDefault="00D03950">
      <w:pPr>
        <w:rPr>
          <w:sz w:val="22"/>
          <w:szCs w:val="22"/>
        </w:rPr>
      </w:pPr>
    </w:p>
    <w:p w:rsidR="00A85B24" w:rsidRPr="00D90651" w:rsidRDefault="00A85B24">
      <w:pPr>
        <w:rPr>
          <w:sz w:val="22"/>
          <w:szCs w:val="22"/>
        </w:rPr>
      </w:pPr>
    </w:p>
    <w:p w:rsidR="00A85B24" w:rsidRPr="00D90651" w:rsidRDefault="00A85B24" w:rsidP="0034053D">
      <w:pPr>
        <w:jc w:val="center"/>
        <w:rPr>
          <w:i/>
          <w:sz w:val="22"/>
          <w:szCs w:val="22"/>
        </w:rPr>
      </w:pPr>
      <w:r w:rsidRPr="00D90651">
        <w:rPr>
          <w:sz w:val="22"/>
          <w:szCs w:val="22"/>
        </w:rPr>
        <w:t>Sayın</w:t>
      </w:r>
      <w:r w:rsidRPr="00D90651">
        <w:rPr>
          <w:i/>
          <w:sz w:val="22"/>
          <w:szCs w:val="22"/>
        </w:rPr>
        <w:t xml:space="preserve"> [isteklinin adı ve soyadı/ ticaret unvanı]</w:t>
      </w:r>
    </w:p>
    <w:p w:rsidR="00A85B24" w:rsidRPr="00D90651" w:rsidRDefault="00A85B24" w:rsidP="0034053D">
      <w:pPr>
        <w:jc w:val="center"/>
        <w:rPr>
          <w:rFonts w:ascii="Arial" w:hAnsi="Arial"/>
          <w:sz w:val="22"/>
          <w:szCs w:val="22"/>
        </w:rPr>
      </w:pPr>
      <w:r w:rsidRPr="00D90651">
        <w:rPr>
          <w:i/>
          <w:sz w:val="22"/>
          <w:szCs w:val="22"/>
        </w:rPr>
        <w:t>[isteklinin adresi]</w:t>
      </w:r>
    </w:p>
    <w:p w:rsidR="00A85B24" w:rsidRPr="00D90651" w:rsidRDefault="00A85B24" w:rsidP="00A85B24">
      <w:pPr>
        <w:jc w:val="both"/>
        <w:rPr>
          <w:rFonts w:ascii="Arial" w:hAnsi="Arial"/>
          <w:sz w:val="22"/>
          <w:szCs w:val="22"/>
        </w:rPr>
      </w:pPr>
    </w:p>
    <w:p w:rsidR="00A85B24" w:rsidRPr="00D90651" w:rsidRDefault="00A85B24" w:rsidP="00A555FA">
      <w:pPr>
        <w:rPr>
          <w:bCs/>
          <w:sz w:val="22"/>
          <w:szCs w:val="22"/>
        </w:rPr>
      </w:pPr>
      <w:r w:rsidRPr="00D90651">
        <w:rPr>
          <w:bCs/>
          <w:sz w:val="22"/>
          <w:szCs w:val="22"/>
        </w:rPr>
        <w:t xml:space="preserve">İLGİ: _ _/_ _/_ _ _ _ </w:t>
      </w:r>
      <w:r w:rsidR="0034053D" w:rsidRPr="00D90651">
        <w:rPr>
          <w:bCs/>
          <w:sz w:val="22"/>
          <w:szCs w:val="22"/>
        </w:rPr>
        <w:t xml:space="preserve">tarihinde, </w:t>
      </w:r>
      <w:proofErr w:type="gramStart"/>
      <w:r w:rsidR="0034053D" w:rsidRPr="00D90651">
        <w:rPr>
          <w:bCs/>
          <w:sz w:val="22"/>
          <w:szCs w:val="22"/>
        </w:rPr>
        <w:t>..................</w:t>
      </w:r>
      <w:proofErr w:type="gramEnd"/>
      <w:r w:rsidRPr="00D90651">
        <w:rPr>
          <w:bCs/>
          <w:sz w:val="22"/>
          <w:szCs w:val="22"/>
        </w:rPr>
        <w:t>sıra numarası ile kayda alınan teklifiniz.</w:t>
      </w:r>
    </w:p>
    <w:p w:rsidR="00A85B24" w:rsidRPr="00D90651" w:rsidRDefault="00A85B24" w:rsidP="00A85B24">
      <w:pPr>
        <w:jc w:val="both"/>
        <w:rPr>
          <w:rFonts w:ascii="Arial" w:hAnsi="Arial"/>
          <w:sz w:val="22"/>
          <w:szCs w:val="22"/>
        </w:rPr>
      </w:pPr>
    </w:p>
    <w:p w:rsidR="00A555FA" w:rsidRPr="00B25478" w:rsidRDefault="00A555FA" w:rsidP="00B25478">
      <w:pPr>
        <w:spacing w:before="56" w:line="240" w:lineRule="atLeast"/>
        <w:jc w:val="both"/>
        <w:rPr>
          <w:b/>
          <w:bCs/>
          <w:color w:val="000000"/>
          <w:szCs w:val="24"/>
        </w:rPr>
      </w:pPr>
      <w:r w:rsidRPr="00D90651">
        <w:rPr>
          <w:sz w:val="22"/>
          <w:szCs w:val="22"/>
        </w:rPr>
        <w:t>[</w:t>
      </w:r>
      <w:r w:rsidRPr="00270465">
        <w:rPr>
          <w:i/>
          <w:sz w:val="22"/>
          <w:szCs w:val="22"/>
        </w:rPr>
        <w:t>İşin adı</w:t>
      </w:r>
      <w:r w:rsidRPr="00D90651">
        <w:rPr>
          <w:sz w:val="22"/>
          <w:szCs w:val="22"/>
        </w:rPr>
        <w:t>] işine ait ihale uhdenizde kalmıştır. Tebliğ</w:t>
      </w:r>
      <w:ins w:id="0" w:author="user" w:date="2019-03-25T07:41:00Z">
        <w:r w:rsidR="00256BC2">
          <w:rPr>
            <w:sz w:val="22"/>
            <w:szCs w:val="22"/>
          </w:rPr>
          <w:t xml:space="preserve"> </w:t>
        </w:r>
      </w:ins>
      <w:r w:rsidRPr="00D90651">
        <w:rPr>
          <w:bCs/>
          <w:sz w:val="22"/>
          <w:szCs w:val="22"/>
        </w:rPr>
        <w:t>tarihini izleyen günden</w:t>
      </w:r>
      <w:r w:rsidRPr="00D90651">
        <w:rPr>
          <w:sz w:val="22"/>
          <w:szCs w:val="22"/>
        </w:rPr>
        <w:t xml:space="preserve"> itibaren en geç on gün</w:t>
      </w:r>
      <w:r w:rsidRPr="00D90651">
        <w:rPr>
          <w:rStyle w:val="DipnotBavurusu"/>
          <w:sz w:val="22"/>
          <w:szCs w:val="22"/>
        </w:rPr>
        <w:footnoteReference w:id="1"/>
      </w:r>
      <w:r w:rsidRPr="00D90651">
        <w:rPr>
          <w:sz w:val="22"/>
          <w:szCs w:val="22"/>
        </w:rPr>
        <w:t xml:space="preserve"> içinde ihale tarihinde 4734 sayılı Kanunun 10 uncu maddesinin dördüncü fıkrasın</w:t>
      </w:r>
      <w:r w:rsidR="00270465">
        <w:rPr>
          <w:sz w:val="22"/>
          <w:szCs w:val="22"/>
        </w:rPr>
        <w:t xml:space="preserve">ın </w:t>
      </w:r>
      <w:r w:rsidRPr="00D90651">
        <w:rPr>
          <w:sz w:val="22"/>
          <w:szCs w:val="22"/>
        </w:rPr>
        <w:t xml:space="preserve">(a), (b), (c), (d), (e) ve (g) bentlerinde sayılan durumlarda olmadığınıza dair belgeler ile </w:t>
      </w:r>
      <w:r w:rsidR="009B7E59">
        <w:rPr>
          <w:b/>
          <w:bCs/>
          <w:color w:val="000000"/>
          <w:sz w:val="22"/>
          <w:szCs w:val="22"/>
        </w:rPr>
        <w:t>(Değişik ibare:16/03/</w:t>
      </w:r>
      <w:r w:rsidR="00256BC2" w:rsidRPr="00B25478">
        <w:rPr>
          <w:b/>
          <w:bCs/>
          <w:color w:val="000000"/>
          <w:sz w:val="22"/>
          <w:szCs w:val="22"/>
          <w:rPrChange w:id="1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 xml:space="preserve">2019-30716 R.G/11. </w:t>
      </w:r>
      <w:proofErr w:type="spellStart"/>
      <w:r w:rsidR="00256BC2" w:rsidRPr="00B25478">
        <w:rPr>
          <w:b/>
          <w:bCs/>
          <w:color w:val="000000"/>
          <w:sz w:val="22"/>
          <w:szCs w:val="22"/>
          <w:rPrChange w:id="2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>md</w:t>
      </w:r>
      <w:proofErr w:type="gramStart"/>
      <w:r w:rsidR="00256BC2" w:rsidRPr="00B25478">
        <w:rPr>
          <w:b/>
          <w:bCs/>
          <w:color w:val="000000"/>
          <w:sz w:val="22"/>
          <w:szCs w:val="22"/>
          <w:rPrChange w:id="3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>.</w:t>
      </w:r>
      <w:proofErr w:type="spellEnd"/>
      <w:r w:rsidR="00256BC2" w:rsidRPr="00B25478">
        <w:rPr>
          <w:b/>
          <w:bCs/>
          <w:color w:val="000000"/>
          <w:sz w:val="22"/>
          <w:szCs w:val="22"/>
          <w:rPrChange w:id="4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>;</w:t>
      </w:r>
      <w:proofErr w:type="gramEnd"/>
      <w:ins w:id="5" w:author="Haydar Göçer" w:date="2019-03-25T17:26:00Z">
        <w:r w:rsidR="00B25478">
          <w:rPr>
            <w:b/>
            <w:bCs/>
            <w:color w:val="000000"/>
            <w:sz w:val="22"/>
            <w:szCs w:val="22"/>
          </w:rPr>
          <w:t xml:space="preserve"> </w:t>
        </w:r>
      </w:ins>
      <w:r w:rsidR="009B7E59">
        <w:rPr>
          <w:b/>
          <w:bCs/>
          <w:color w:val="000000"/>
          <w:sz w:val="22"/>
          <w:szCs w:val="22"/>
        </w:rPr>
        <w:t>Y</w:t>
      </w:r>
      <w:r w:rsidR="00256BC2" w:rsidRPr="00B25478">
        <w:rPr>
          <w:b/>
          <w:bCs/>
          <w:color w:val="000000"/>
          <w:sz w:val="22"/>
          <w:szCs w:val="22"/>
          <w:rPrChange w:id="6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>ürürlük:</w:t>
      </w:r>
      <w:r w:rsidR="009B7E59">
        <w:rPr>
          <w:b/>
          <w:bCs/>
          <w:color w:val="000000"/>
          <w:sz w:val="22"/>
          <w:szCs w:val="22"/>
        </w:rPr>
        <w:t xml:space="preserve"> </w:t>
      </w:r>
      <w:r w:rsidR="00256BC2" w:rsidRPr="00B25478">
        <w:rPr>
          <w:b/>
          <w:bCs/>
          <w:color w:val="000000"/>
          <w:sz w:val="22"/>
          <w:szCs w:val="22"/>
          <w:rPrChange w:id="7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>26</w:t>
      </w:r>
      <w:r w:rsidR="009B7E59">
        <w:rPr>
          <w:b/>
          <w:bCs/>
          <w:color w:val="000000"/>
          <w:sz w:val="22"/>
          <w:szCs w:val="22"/>
        </w:rPr>
        <w:t>/03/</w:t>
      </w:r>
      <w:r w:rsidR="00256BC2" w:rsidRPr="00B25478">
        <w:rPr>
          <w:b/>
          <w:bCs/>
          <w:color w:val="000000"/>
          <w:sz w:val="22"/>
          <w:szCs w:val="22"/>
          <w:rPrChange w:id="8" w:author="Haydar Göçer" w:date="2019-03-25T17:26:00Z">
            <w:rPr>
              <w:b/>
              <w:bCs/>
              <w:color w:val="000000"/>
              <w:sz w:val="18"/>
              <w:szCs w:val="18"/>
            </w:rPr>
          </w:rPrChange>
        </w:rPr>
        <w:t>2019)</w:t>
      </w:r>
      <w:r w:rsidR="00256BC2">
        <w:rPr>
          <w:b/>
          <w:bCs/>
          <w:color w:val="000000"/>
          <w:szCs w:val="24"/>
        </w:rPr>
        <w:t xml:space="preserve"> </w:t>
      </w:r>
      <w:r w:rsidR="00256BC2" w:rsidRPr="00CC370C">
        <w:rPr>
          <w:color w:val="000000"/>
          <w:szCs w:val="24"/>
        </w:rPr>
        <w:t>[…]</w:t>
      </w:r>
      <w:r w:rsidR="00256BC2">
        <w:rPr>
          <w:rStyle w:val="DipnotBavurusu"/>
          <w:color w:val="000000"/>
          <w:szCs w:val="24"/>
        </w:rPr>
        <w:footnoteReference w:id="2"/>
      </w:r>
      <w:r w:rsidR="00256BC2" w:rsidRPr="00CC370C">
        <w:rPr>
          <w:color w:val="000000"/>
          <w:szCs w:val="24"/>
        </w:rPr>
        <w:t> </w:t>
      </w:r>
      <w:proofErr w:type="gramStart"/>
      <w:r w:rsidR="00256BC2" w:rsidRPr="00CC370C">
        <w:rPr>
          <w:color w:val="000000"/>
          <w:szCs w:val="24"/>
        </w:rPr>
        <w:t>oranında</w:t>
      </w:r>
      <w:proofErr w:type="gramEnd"/>
      <w:r w:rsidR="00256BC2" w:rsidRPr="00CC370C">
        <w:rPr>
          <w:color w:val="000000"/>
          <w:szCs w:val="24"/>
        </w:rPr>
        <w:t xml:space="preserve"> kesin teminatı vermek ve diğer yasal yükümlülükleri yerine getirmek suretiyle ihale konusu işe ilişkin sözleşmeyi imzalamanız gerekmektedir.</w:t>
      </w:r>
    </w:p>
    <w:p w:rsidR="00A85B24" w:rsidRPr="00D90651" w:rsidRDefault="00A85B24" w:rsidP="00A85B24">
      <w:pPr>
        <w:ind w:firstLine="567"/>
        <w:jc w:val="both"/>
        <w:rPr>
          <w:sz w:val="22"/>
          <w:szCs w:val="22"/>
        </w:rPr>
      </w:pPr>
    </w:p>
    <w:p w:rsidR="00A85B24" w:rsidRPr="00D90651" w:rsidRDefault="00A85B24" w:rsidP="00A85B24">
      <w:pPr>
        <w:ind w:firstLine="567"/>
        <w:jc w:val="both"/>
        <w:rPr>
          <w:sz w:val="22"/>
          <w:szCs w:val="22"/>
        </w:rPr>
      </w:pP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İdare Yetkilisi</w:t>
      </w: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Adı SOYADI</w:t>
      </w: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Görevi</w:t>
      </w:r>
    </w:p>
    <w:p w:rsidR="00A85B24" w:rsidRPr="00D90651" w:rsidRDefault="00A85B24" w:rsidP="00A85B24">
      <w:pPr>
        <w:pStyle w:val="BodyText23"/>
        <w:ind w:left="4248" w:firstLine="708"/>
        <w:jc w:val="center"/>
        <w:rPr>
          <w:sz w:val="22"/>
          <w:szCs w:val="22"/>
        </w:rPr>
      </w:pPr>
      <w:r w:rsidRPr="00D90651">
        <w:rPr>
          <w:sz w:val="22"/>
          <w:szCs w:val="22"/>
        </w:rPr>
        <w:t>İmza</w:t>
      </w:r>
    </w:p>
    <w:p w:rsidR="001C7039" w:rsidRPr="00D90651" w:rsidRDefault="001C7039" w:rsidP="001C7039">
      <w:pPr>
        <w:pStyle w:val="BodyText22"/>
        <w:ind w:firstLine="0"/>
        <w:jc w:val="both"/>
        <w:rPr>
          <w:rFonts w:ascii="Times New Roman" w:hAnsi="Times New Roman"/>
          <w:i w:val="0"/>
          <w:sz w:val="22"/>
          <w:szCs w:val="22"/>
        </w:rPr>
      </w:pPr>
    </w:p>
    <w:p w:rsidR="001C7039" w:rsidRPr="00D90651" w:rsidRDefault="001C7039" w:rsidP="001C7039">
      <w:pPr>
        <w:pStyle w:val="BodyText22"/>
        <w:ind w:firstLine="0"/>
        <w:jc w:val="both"/>
        <w:rPr>
          <w:rFonts w:ascii="Times New Roman" w:hAnsi="Times New Roman"/>
          <w:i w:val="0"/>
          <w:sz w:val="22"/>
          <w:szCs w:val="22"/>
        </w:rPr>
      </w:pPr>
    </w:p>
    <w:p w:rsidR="00A85B24" w:rsidRPr="00D90651" w:rsidRDefault="00A85B24">
      <w:pPr>
        <w:rPr>
          <w:sz w:val="22"/>
          <w:szCs w:val="22"/>
        </w:rPr>
      </w:pPr>
    </w:p>
    <w:p w:rsidR="00D02815" w:rsidRPr="006E2659" w:rsidRDefault="00D02815" w:rsidP="00D02815">
      <w:pPr>
        <w:rPr>
          <w:rFonts w:ascii="Arial" w:hAnsi="Arial" w:cs="Arial"/>
          <w:sz w:val="16"/>
          <w:szCs w:val="16"/>
        </w:rPr>
      </w:pPr>
      <w:r w:rsidRPr="006E2659">
        <w:rPr>
          <w:rFonts w:ascii="Arial" w:hAnsi="Arial" w:cs="Arial"/>
          <w:sz w:val="16"/>
          <w:szCs w:val="16"/>
        </w:rPr>
        <w:t>* Bu standart form</w:t>
      </w:r>
      <w:r>
        <w:rPr>
          <w:rFonts w:ascii="Arial" w:hAnsi="Arial" w:cs="Arial"/>
          <w:sz w:val="16"/>
          <w:szCs w:val="16"/>
        </w:rPr>
        <w:t>un adı</w:t>
      </w:r>
      <w:r w:rsidR="00256BC2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2</w:t>
      </w:r>
      <w:r w:rsidRPr="006E2659">
        <w:rPr>
          <w:rFonts w:ascii="Arial" w:hAnsi="Arial" w:cs="Arial"/>
          <w:sz w:val="16"/>
          <w:szCs w:val="16"/>
        </w:rPr>
        <w:t>7/0</w:t>
      </w:r>
      <w:r>
        <w:rPr>
          <w:rFonts w:ascii="Arial" w:hAnsi="Arial" w:cs="Arial"/>
          <w:sz w:val="16"/>
          <w:szCs w:val="16"/>
        </w:rPr>
        <w:t>5</w:t>
      </w:r>
      <w:r w:rsidRPr="006E2659">
        <w:rPr>
          <w:rFonts w:ascii="Arial" w:hAnsi="Arial" w:cs="Arial"/>
          <w:sz w:val="16"/>
          <w:szCs w:val="16"/>
        </w:rPr>
        <w:t>/201</w:t>
      </w:r>
      <w:r>
        <w:rPr>
          <w:rFonts w:ascii="Arial" w:hAnsi="Arial" w:cs="Arial"/>
          <w:sz w:val="16"/>
          <w:szCs w:val="16"/>
        </w:rPr>
        <w:t>6</w:t>
      </w:r>
      <w:proofErr w:type="gramEnd"/>
      <w:r w:rsidRPr="006E2659">
        <w:rPr>
          <w:rFonts w:ascii="Arial" w:hAnsi="Arial" w:cs="Arial"/>
          <w:sz w:val="16"/>
          <w:szCs w:val="16"/>
        </w:rPr>
        <w:t xml:space="preserve"> tarihli ve 29</w:t>
      </w:r>
      <w:r>
        <w:rPr>
          <w:rFonts w:ascii="Arial" w:hAnsi="Arial" w:cs="Arial"/>
          <w:sz w:val="16"/>
          <w:szCs w:val="16"/>
        </w:rPr>
        <w:t>724/m.</w:t>
      </w:r>
      <w:r w:rsidRPr="006E2659">
        <w:rPr>
          <w:rFonts w:ascii="Arial" w:hAnsi="Arial" w:cs="Arial"/>
          <w:sz w:val="16"/>
          <w:szCs w:val="16"/>
        </w:rPr>
        <w:t xml:space="preserve"> R.G./</w:t>
      </w:r>
      <w:r>
        <w:rPr>
          <w:rFonts w:ascii="Arial" w:hAnsi="Arial" w:cs="Arial"/>
          <w:sz w:val="16"/>
          <w:szCs w:val="16"/>
        </w:rPr>
        <w:t>5</w:t>
      </w:r>
      <w:r w:rsidRPr="006E2659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6E2659">
        <w:rPr>
          <w:rFonts w:ascii="Arial" w:hAnsi="Arial" w:cs="Arial"/>
          <w:sz w:val="16"/>
          <w:szCs w:val="16"/>
        </w:rPr>
        <w:t>md.</w:t>
      </w:r>
      <w:proofErr w:type="spellEnd"/>
      <w:r w:rsidRPr="006E2659">
        <w:rPr>
          <w:rFonts w:ascii="Arial" w:hAnsi="Arial" w:cs="Arial"/>
          <w:sz w:val="16"/>
          <w:szCs w:val="16"/>
        </w:rPr>
        <w:t xml:space="preserve"> ile değiştirilmiştir.</w:t>
      </w:r>
    </w:p>
    <w:p w:rsidR="001C7039" w:rsidRPr="00D90651" w:rsidRDefault="001C7039">
      <w:pPr>
        <w:rPr>
          <w:sz w:val="22"/>
          <w:szCs w:val="22"/>
        </w:rPr>
      </w:pPr>
    </w:p>
    <w:p w:rsidR="001C7039" w:rsidRPr="00D90651" w:rsidRDefault="001C7039">
      <w:pPr>
        <w:rPr>
          <w:sz w:val="22"/>
          <w:szCs w:val="22"/>
        </w:rPr>
      </w:pPr>
    </w:p>
    <w:p w:rsidR="006B064F" w:rsidRPr="00D90651" w:rsidRDefault="006B064F" w:rsidP="006B064F">
      <w:pPr>
        <w:pStyle w:val="DipnotMetni"/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6B064F" w:rsidRPr="00D90651" w:rsidRDefault="006B064F" w:rsidP="006B064F">
      <w:pPr>
        <w:pStyle w:val="DipnotMetni"/>
        <w:spacing w:after="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6B064F" w:rsidRPr="00D90651" w:rsidRDefault="006B064F">
      <w:pPr>
        <w:rPr>
          <w:sz w:val="22"/>
          <w:szCs w:val="22"/>
        </w:rPr>
      </w:pPr>
    </w:p>
    <w:sectPr w:rsidR="006B064F" w:rsidRPr="00D90651" w:rsidSect="00D039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ADE" w:rsidRDefault="003E4ADE" w:rsidP="00A85B24">
      <w:r>
        <w:separator/>
      </w:r>
    </w:p>
  </w:endnote>
  <w:endnote w:type="continuationSeparator" w:id="0">
    <w:p w:rsidR="003E4ADE" w:rsidRDefault="003E4ADE" w:rsidP="00A8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B24" w:rsidRDefault="00A85B24" w:rsidP="00A85B24">
    <w:pPr>
      <w:pStyle w:val="Altbilgi"/>
    </w:pPr>
  </w:p>
  <w:p w:rsidR="008D3C71" w:rsidRPr="002E1ED5" w:rsidRDefault="008D3C71" w:rsidP="008D3C71">
    <w:pPr>
      <w:pStyle w:val="Altbilgi"/>
      <w:jc w:val="right"/>
      <w:rPr>
        <w:sz w:val="20"/>
      </w:rPr>
    </w:pPr>
    <w:r w:rsidRPr="002E1ED5">
      <w:rPr>
        <w:sz w:val="20"/>
      </w:rPr>
      <w:t>Standart Form ─ KİK02</w:t>
    </w:r>
    <w:r w:rsidR="006E2899" w:rsidRPr="002E1ED5">
      <w:rPr>
        <w:sz w:val="20"/>
      </w:rPr>
      <w:t>1</w:t>
    </w:r>
    <w:r w:rsidRPr="002E1ED5">
      <w:rPr>
        <w:sz w:val="20"/>
      </w:rPr>
      <w:t>.</w:t>
    </w:r>
    <w:r w:rsidR="006E2899" w:rsidRPr="002E1ED5">
      <w:rPr>
        <w:sz w:val="20"/>
      </w:rPr>
      <w:t>1</w:t>
    </w:r>
    <w:r w:rsidRPr="002E1ED5">
      <w:rPr>
        <w:sz w:val="20"/>
      </w:rPr>
      <w:t>/EKAP</w:t>
    </w:r>
  </w:p>
  <w:p w:rsidR="008D3C71" w:rsidRPr="002E1ED5" w:rsidRDefault="006E2899" w:rsidP="008D3C71">
    <w:pPr>
      <w:pStyle w:val="Altbilgi"/>
      <w:jc w:val="right"/>
      <w:rPr>
        <w:rFonts w:ascii="Arial" w:hAnsi="Arial" w:cs="Arial"/>
        <w:sz w:val="16"/>
        <w:szCs w:val="16"/>
      </w:rPr>
    </w:pPr>
    <w:r w:rsidRPr="002E1ED5">
      <w:rPr>
        <w:sz w:val="20"/>
      </w:rPr>
      <w:t xml:space="preserve">İhale </w:t>
    </w:r>
    <w:r w:rsidR="0043158C" w:rsidRPr="002E1ED5">
      <w:rPr>
        <w:sz w:val="20"/>
      </w:rPr>
      <w:t xml:space="preserve">Üzerine </w:t>
    </w:r>
    <w:r w:rsidR="0043158C">
      <w:rPr>
        <w:sz w:val="20"/>
      </w:rPr>
      <w:t>Bırakılan</w:t>
    </w:r>
    <w:r w:rsidRPr="002E1ED5">
      <w:rPr>
        <w:sz w:val="20"/>
      </w:rPr>
      <w:t xml:space="preserve"> İsteklinin Sözleşmeye Davet Edilmesine İlişkin </w:t>
    </w:r>
    <w:r w:rsidR="008D3C71" w:rsidRPr="002E1ED5">
      <w:rPr>
        <w:sz w:val="20"/>
      </w:rPr>
      <w:t>Form</w:t>
    </w:r>
  </w:p>
  <w:p w:rsidR="00A85B24" w:rsidRDefault="00A85B2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ADE" w:rsidRDefault="003E4ADE" w:rsidP="00A85B24">
      <w:r>
        <w:separator/>
      </w:r>
    </w:p>
  </w:footnote>
  <w:footnote w:type="continuationSeparator" w:id="0">
    <w:p w:rsidR="003E4ADE" w:rsidRDefault="003E4ADE" w:rsidP="00A85B24">
      <w:r>
        <w:continuationSeparator/>
      </w:r>
    </w:p>
  </w:footnote>
  <w:footnote w:id="1">
    <w:p w:rsidR="00A555FA" w:rsidRPr="00256BC2" w:rsidRDefault="00A555FA" w:rsidP="00256BC2">
      <w:pPr>
        <w:pStyle w:val="DipnotMetni"/>
        <w:spacing w:after="0" w:line="240" w:lineRule="auto"/>
        <w:ind w:left="0" w:firstLine="0"/>
        <w:rPr>
          <w:rFonts w:ascii="Times New Roman" w:hAnsi="Times New Roman"/>
        </w:rPr>
      </w:pPr>
      <w:r>
        <w:rPr>
          <w:rStyle w:val="DipnotBavurusu"/>
        </w:rPr>
        <w:footnoteRef/>
      </w:r>
      <w:r w:rsidRPr="00612268">
        <w:rPr>
          <w:rFonts w:ascii="Times New Roman" w:hAnsi="Times New Roman"/>
        </w:rPr>
        <w:t>Sözleşmeye davet edilen isteklinin yabancı istekli olması durumunda, “on gün” ibaresi yerine “</w:t>
      </w:r>
      <w:proofErr w:type="spellStart"/>
      <w:r w:rsidRPr="00612268">
        <w:rPr>
          <w:rFonts w:ascii="Times New Roman" w:hAnsi="Times New Roman"/>
        </w:rPr>
        <w:t>yirmiiki</w:t>
      </w:r>
      <w:proofErr w:type="spellEnd"/>
      <w:r w:rsidRPr="00612268">
        <w:rPr>
          <w:rFonts w:ascii="Times New Roman" w:hAnsi="Times New Roman"/>
        </w:rPr>
        <w:t xml:space="preserve"> gün” ibaresi yazılacaktır.</w:t>
      </w:r>
    </w:p>
  </w:footnote>
  <w:footnote w:id="2">
    <w:p w:rsidR="00256BC2" w:rsidRPr="00985EF3" w:rsidRDefault="00256BC2" w:rsidP="00985EF3">
      <w:pPr>
        <w:spacing w:before="56" w:line="240" w:lineRule="atLeast"/>
        <w:rPr>
          <w:b/>
          <w:bCs/>
          <w:color w:val="000000"/>
          <w:szCs w:val="24"/>
        </w:rPr>
      </w:pPr>
      <w:r>
        <w:rPr>
          <w:rStyle w:val="DipnotBavurusu"/>
        </w:rPr>
        <w:footnoteRef/>
      </w:r>
      <w:r>
        <w:t xml:space="preserve"> </w:t>
      </w:r>
      <w:r w:rsidR="009B7E59">
        <w:rPr>
          <w:b/>
          <w:bCs/>
          <w:color w:val="000000"/>
          <w:sz w:val="18"/>
          <w:szCs w:val="18"/>
        </w:rPr>
        <w:t>(Ek:16/03/</w:t>
      </w:r>
      <w:r w:rsidRPr="00807335">
        <w:rPr>
          <w:b/>
          <w:bCs/>
          <w:color w:val="000000"/>
          <w:sz w:val="18"/>
          <w:szCs w:val="18"/>
        </w:rPr>
        <w:t>2019-30716 R.G/1</w:t>
      </w:r>
      <w:r>
        <w:rPr>
          <w:b/>
          <w:bCs/>
          <w:color w:val="000000"/>
          <w:sz w:val="18"/>
          <w:szCs w:val="18"/>
        </w:rPr>
        <w:t>1</w:t>
      </w:r>
      <w:r w:rsidRPr="00807335">
        <w:rPr>
          <w:b/>
          <w:bCs/>
          <w:color w:val="000000"/>
          <w:sz w:val="18"/>
          <w:szCs w:val="18"/>
        </w:rPr>
        <w:t>.</w:t>
      </w:r>
      <w:r>
        <w:rPr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b/>
          <w:bCs/>
          <w:color w:val="000000"/>
          <w:sz w:val="18"/>
          <w:szCs w:val="18"/>
        </w:rPr>
        <w:t>md</w:t>
      </w:r>
      <w:proofErr w:type="gramStart"/>
      <w:r>
        <w:rPr>
          <w:b/>
          <w:bCs/>
          <w:color w:val="000000"/>
          <w:sz w:val="18"/>
          <w:szCs w:val="18"/>
        </w:rPr>
        <w:t>.</w:t>
      </w:r>
      <w:proofErr w:type="spellEnd"/>
      <w:r>
        <w:rPr>
          <w:b/>
          <w:bCs/>
          <w:color w:val="000000"/>
          <w:sz w:val="18"/>
          <w:szCs w:val="18"/>
        </w:rPr>
        <w:t>;</w:t>
      </w:r>
      <w:proofErr w:type="gramEnd"/>
      <w:r>
        <w:rPr>
          <w:b/>
          <w:bCs/>
          <w:color w:val="000000"/>
          <w:sz w:val="18"/>
          <w:szCs w:val="18"/>
        </w:rPr>
        <w:t xml:space="preserve"> </w:t>
      </w:r>
      <w:r w:rsidR="009B7E59">
        <w:rPr>
          <w:b/>
          <w:bCs/>
          <w:color w:val="000000"/>
          <w:sz w:val="18"/>
          <w:szCs w:val="18"/>
        </w:rPr>
        <w:t>Y</w:t>
      </w:r>
      <w:r w:rsidRPr="00807335">
        <w:rPr>
          <w:b/>
          <w:bCs/>
          <w:color w:val="000000"/>
          <w:sz w:val="18"/>
          <w:szCs w:val="18"/>
        </w:rPr>
        <w:t>ürürlük:</w:t>
      </w:r>
      <w:r w:rsidR="009B7E59">
        <w:rPr>
          <w:b/>
          <w:bCs/>
          <w:color w:val="000000"/>
          <w:sz w:val="18"/>
          <w:szCs w:val="18"/>
        </w:rPr>
        <w:t xml:space="preserve"> 26/03/</w:t>
      </w:r>
      <w:bookmarkStart w:id="9" w:name="_GoBack"/>
      <w:bookmarkEnd w:id="9"/>
      <w:r w:rsidRPr="00807335">
        <w:rPr>
          <w:b/>
          <w:bCs/>
          <w:color w:val="000000"/>
          <w:sz w:val="18"/>
          <w:szCs w:val="18"/>
        </w:rPr>
        <w:t>2019)</w:t>
      </w:r>
      <w:r>
        <w:rPr>
          <w:b/>
          <w:bCs/>
          <w:color w:val="000000"/>
          <w:sz w:val="18"/>
          <w:szCs w:val="18"/>
        </w:rPr>
        <w:t xml:space="preserve"> </w:t>
      </w:r>
      <w:r w:rsidRPr="00985EF3">
        <w:rPr>
          <w:sz w:val="20"/>
        </w:rPr>
        <w:t>Sözleşme imzalamaya davet edilen isteklinin vermesi gereken kesin teminat oranı yazılacaktır.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B24"/>
    <w:rsid w:val="000260F9"/>
    <w:rsid w:val="00061063"/>
    <w:rsid w:val="000646CE"/>
    <w:rsid w:val="00080CE7"/>
    <w:rsid w:val="000E2CEA"/>
    <w:rsid w:val="0011646E"/>
    <w:rsid w:val="00195BA7"/>
    <w:rsid w:val="001C7039"/>
    <w:rsid w:val="00201580"/>
    <w:rsid w:val="00256BC2"/>
    <w:rsid w:val="00270465"/>
    <w:rsid w:val="002B261E"/>
    <w:rsid w:val="002D5099"/>
    <w:rsid w:val="002E1ED5"/>
    <w:rsid w:val="0034053D"/>
    <w:rsid w:val="00371742"/>
    <w:rsid w:val="00390C5B"/>
    <w:rsid w:val="003E4ADE"/>
    <w:rsid w:val="00405091"/>
    <w:rsid w:val="004154A7"/>
    <w:rsid w:val="0043158C"/>
    <w:rsid w:val="004371C7"/>
    <w:rsid w:val="00661F0A"/>
    <w:rsid w:val="006B064F"/>
    <w:rsid w:val="006E2899"/>
    <w:rsid w:val="007472ED"/>
    <w:rsid w:val="00762D01"/>
    <w:rsid w:val="00811579"/>
    <w:rsid w:val="00863DD7"/>
    <w:rsid w:val="00881B60"/>
    <w:rsid w:val="008A0D3F"/>
    <w:rsid w:val="008B1CCA"/>
    <w:rsid w:val="008D3C71"/>
    <w:rsid w:val="009367FC"/>
    <w:rsid w:val="00982DA9"/>
    <w:rsid w:val="00985EF3"/>
    <w:rsid w:val="009B7E59"/>
    <w:rsid w:val="00A555FA"/>
    <w:rsid w:val="00A735E0"/>
    <w:rsid w:val="00A85B24"/>
    <w:rsid w:val="00AD1BA4"/>
    <w:rsid w:val="00B25478"/>
    <w:rsid w:val="00B33087"/>
    <w:rsid w:val="00B337E4"/>
    <w:rsid w:val="00BC490C"/>
    <w:rsid w:val="00C86139"/>
    <w:rsid w:val="00CF0A9C"/>
    <w:rsid w:val="00D02815"/>
    <w:rsid w:val="00D03950"/>
    <w:rsid w:val="00D11DD2"/>
    <w:rsid w:val="00D17756"/>
    <w:rsid w:val="00D90651"/>
    <w:rsid w:val="00D92D36"/>
    <w:rsid w:val="00DC161B"/>
    <w:rsid w:val="00E01566"/>
    <w:rsid w:val="00E2191E"/>
    <w:rsid w:val="00E843C2"/>
    <w:rsid w:val="00F61916"/>
    <w:rsid w:val="00F866F2"/>
    <w:rsid w:val="00FD2321"/>
    <w:rsid w:val="00FD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 Char Char, Char Char"/>
    <w:basedOn w:val="Normal"/>
    <w:link w:val="stbilgiChar"/>
    <w:rsid w:val="00A85B2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85B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3">
    <w:name w:val="Body Text 23"/>
    <w:basedOn w:val="Normal"/>
    <w:rsid w:val="00A85B24"/>
    <w:pPr>
      <w:spacing w:after="60"/>
      <w:ind w:firstLine="340"/>
      <w:jc w:val="both"/>
    </w:pPr>
  </w:style>
  <w:style w:type="paragraph" w:styleId="Altbilgi">
    <w:name w:val="footer"/>
    <w:basedOn w:val="Normal"/>
    <w:link w:val="AltbilgiChar"/>
    <w:unhideWhenUsed/>
    <w:rsid w:val="00A85B2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85B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2">
    <w:name w:val="Body Text 22"/>
    <w:basedOn w:val="Normal"/>
    <w:rsid w:val="001C7039"/>
    <w:pPr>
      <w:ind w:left="180" w:hanging="180"/>
    </w:pPr>
    <w:rPr>
      <w:rFonts w:ascii="Arial" w:hAnsi="Arial"/>
      <w:i/>
      <w:sz w:val="16"/>
    </w:rPr>
  </w:style>
  <w:style w:type="paragraph" w:styleId="DipnotMetni">
    <w:name w:val="footnote text"/>
    <w:basedOn w:val="Normal"/>
    <w:link w:val="DipnotMetniChar"/>
    <w:semiHidden/>
    <w:rsid w:val="006B064F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6B064F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6B064F"/>
    <w:rPr>
      <w:sz w:val="20"/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6B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6B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A40A-51A2-424E-B3C9-AADCEE4E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Bülent Miskioğlu</cp:lastModifiedBy>
  <cp:revision>27</cp:revision>
  <dcterms:created xsi:type="dcterms:W3CDTF">2011-02-17T12:08:00Z</dcterms:created>
  <dcterms:modified xsi:type="dcterms:W3CDTF">2021-02-02T10:43:00Z</dcterms:modified>
</cp:coreProperties>
</file>